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E9E23" w14:textId="77777777" w:rsidR="00774DBF" w:rsidRPr="00774DBF" w:rsidRDefault="00774DBF" w:rsidP="00F9446E">
      <w:pPr>
        <w:tabs>
          <w:tab w:val="left" w:pos="3261"/>
          <w:tab w:val="left" w:pos="3402"/>
          <w:tab w:val="left" w:pos="3686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23F851C" w14:textId="0EE00E3B" w:rsidR="00F9446E" w:rsidRPr="00F9446E" w:rsidRDefault="00F9446E" w:rsidP="00F9446E">
      <w:pPr>
        <w:tabs>
          <w:tab w:val="left" w:pos="3261"/>
          <w:tab w:val="left" w:pos="3402"/>
          <w:tab w:val="left" w:pos="3686"/>
        </w:tabs>
        <w:spacing w:after="120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F9446E">
        <w:rPr>
          <w:rFonts w:asciiTheme="minorHAnsi" w:hAnsiTheme="minorHAnsi" w:cstheme="minorHAnsi"/>
          <w:b/>
          <w:sz w:val="40"/>
          <w:szCs w:val="40"/>
        </w:rPr>
        <w:t>Seznam významných dodávek</w:t>
      </w:r>
    </w:p>
    <w:p w14:paraId="09E27AB0" w14:textId="77777777" w:rsidR="00F9446E" w:rsidRPr="00F9446E" w:rsidRDefault="00F9446E" w:rsidP="00F944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446E">
        <w:rPr>
          <w:rFonts w:asciiTheme="minorHAnsi" w:hAnsiTheme="minorHAnsi" w:cstheme="minorHAnsi"/>
          <w:b/>
          <w:sz w:val="22"/>
          <w:szCs w:val="22"/>
          <w:u w:val="single"/>
        </w:rPr>
        <w:t>Identifikace zadávacího řízení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F9446E" w:rsidRPr="00F9446E" w14:paraId="360EDED9" w14:textId="77777777" w:rsidTr="00556886">
        <w:trPr>
          <w:trHeight w:val="330"/>
        </w:trPr>
        <w:tc>
          <w:tcPr>
            <w:tcW w:w="3560" w:type="dxa"/>
            <w:noWrap/>
            <w:vAlign w:val="center"/>
          </w:tcPr>
          <w:p w14:paraId="50895A9F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Název:</w:t>
            </w:r>
          </w:p>
        </w:tc>
        <w:tc>
          <w:tcPr>
            <w:tcW w:w="5535" w:type="dxa"/>
            <w:noWrap/>
            <w:vAlign w:val="center"/>
          </w:tcPr>
          <w:p w14:paraId="406677CE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Dopravní podnik Ostrava a.s.</w:t>
            </w:r>
          </w:p>
        </w:tc>
      </w:tr>
      <w:tr w:rsidR="00F9446E" w:rsidRPr="00F9446E" w14:paraId="718F0DAF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7387E978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40149B1A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Poděbradova 494/2, 702 00 Ostrava – Moravská Ostrava</w:t>
            </w:r>
          </w:p>
        </w:tc>
      </w:tr>
      <w:tr w:rsidR="00F9446E" w:rsidRPr="00F9446E" w14:paraId="68EFC925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180CD93B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IČO zadavatele:</w:t>
            </w:r>
          </w:p>
        </w:tc>
        <w:tc>
          <w:tcPr>
            <w:tcW w:w="5535" w:type="dxa"/>
            <w:noWrap/>
            <w:vAlign w:val="center"/>
          </w:tcPr>
          <w:p w14:paraId="3FF65A37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61974757</w:t>
            </w:r>
          </w:p>
        </w:tc>
      </w:tr>
      <w:tr w:rsidR="00F9446E" w:rsidRPr="00F9446E" w14:paraId="4AEF6AE0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52047020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0F4E53BE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/>
                <w:bCs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  <w:b/>
                <w:bCs/>
                <w:color w:val="000000"/>
              </w:rPr>
              <w:t>„Telematika 2025 – Řízení provozu MHD“</w:t>
            </w:r>
          </w:p>
        </w:tc>
      </w:tr>
      <w:tr w:rsidR="00F9446E" w:rsidRPr="00F9446E" w14:paraId="1D979C5E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5DE3FED2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0EB3AA44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/>
                <w:bCs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</w:rPr>
              <w:t>SVZ-21-25-OŘ-Ku-IROP</w:t>
            </w:r>
          </w:p>
        </w:tc>
      </w:tr>
      <w:tr w:rsidR="00F9446E" w:rsidRPr="00F9446E" w14:paraId="53D45FEF" w14:textId="77777777" w:rsidTr="00556886">
        <w:trPr>
          <w:trHeight w:val="564"/>
        </w:trPr>
        <w:tc>
          <w:tcPr>
            <w:tcW w:w="3560" w:type="dxa"/>
            <w:noWrap/>
            <w:vAlign w:val="center"/>
          </w:tcPr>
          <w:p w14:paraId="5C567553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BDFCD50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noProof/>
                <w:color w:val="000000"/>
              </w:rPr>
            </w:pPr>
            <w:r w:rsidRPr="00F9446E">
              <w:rPr>
                <w:rFonts w:asciiTheme="minorHAnsi" w:hAnsiTheme="minorHAnsi" w:cstheme="minorHAnsi"/>
                <w:noProof/>
              </w:rPr>
              <w:t>Otevřené řízení podle zákona č. 134/2016 Sb., o zadávání veřejných zakázek</w:t>
            </w:r>
          </w:p>
        </w:tc>
      </w:tr>
    </w:tbl>
    <w:p w14:paraId="157146FE" w14:textId="77777777" w:rsidR="00F9446E" w:rsidRPr="00F9446E" w:rsidRDefault="00F9446E" w:rsidP="00F9446E">
      <w:pPr>
        <w:pStyle w:val="Zkladntext2"/>
        <w:spacing w:after="0" w:line="240" w:lineRule="auto"/>
        <w:ind w:left="4112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35BD38B8" w14:textId="77777777" w:rsidR="00F9446E" w:rsidRPr="00F9446E" w:rsidRDefault="00F9446E" w:rsidP="00F944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446E">
        <w:rPr>
          <w:rFonts w:asciiTheme="minorHAnsi" w:hAnsiTheme="minorHAnsi" w:cstheme="minorHAnsi"/>
          <w:b/>
          <w:sz w:val="22"/>
          <w:szCs w:val="22"/>
          <w:u w:val="single"/>
        </w:rPr>
        <w:t>Identifikace účastníka zadávacího řízení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F9446E" w:rsidRPr="00F9446E" w14:paraId="65B65735" w14:textId="77777777" w:rsidTr="00556886">
        <w:trPr>
          <w:trHeight w:val="287"/>
        </w:trPr>
        <w:tc>
          <w:tcPr>
            <w:tcW w:w="3560" w:type="dxa"/>
            <w:noWrap/>
            <w:vAlign w:val="center"/>
          </w:tcPr>
          <w:p w14:paraId="3735B865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Firma nebo název:</w:t>
            </w:r>
          </w:p>
        </w:tc>
        <w:tc>
          <w:tcPr>
            <w:tcW w:w="5535" w:type="dxa"/>
            <w:noWrap/>
            <w:vAlign w:val="center"/>
          </w:tcPr>
          <w:p w14:paraId="22EFD475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b/>
                <w:noProof/>
                <w:highlight w:val="yellow"/>
              </w:rPr>
              <w:t>[●]</w:t>
            </w:r>
          </w:p>
        </w:tc>
      </w:tr>
      <w:tr w:rsidR="00F9446E" w:rsidRPr="00F9446E" w14:paraId="3302B25C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1F3C69C4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Sídlo:</w:t>
            </w:r>
          </w:p>
        </w:tc>
        <w:tc>
          <w:tcPr>
            <w:tcW w:w="5535" w:type="dxa"/>
            <w:noWrap/>
            <w:vAlign w:val="center"/>
          </w:tcPr>
          <w:p w14:paraId="6BB2520D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color w:val="000000"/>
              </w:rPr>
              <w:t> </w:t>
            </w:r>
          </w:p>
        </w:tc>
      </w:tr>
      <w:tr w:rsidR="00F9446E" w:rsidRPr="00F9446E" w14:paraId="57AFBB6B" w14:textId="77777777" w:rsidTr="00556886">
        <w:trPr>
          <w:trHeight w:val="315"/>
        </w:trPr>
        <w:tc>
          <w:tcPr>
            <w:tcW w:w="3560" w:type="dxa"/>
            <w:noWrap/>
            <w:vAlign w:val="center"/>
          </w:tcPr>
          <w:p w14:paraId="09815428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9446E">
              <w:rPr>
                <w:rFonts w:asciiTheme="minorHAnsi" w:hAnsiTheme="minorHAnsi" w:cstheme="minorHAnsi"/>
                <w:color w:val="000000"/>
              </w:rPr>
              <w:t>IČO:</w:t>
            </w:r>
          </w:p>
        </w:tc>
        <w:tc>
          <w:tcPr>
            <w:tcW w:w="5535" w:type="dxa"/>
            <w:noWrap/>
            <w:vAlign w:val="center"/>
          </w:tcPr>
          <w:p w14:paraId="4186491D" w14:textId="77777777" w:rsidR="00F9446E" w:rsidRPr="00F9446E" w:rsidRDefault="00F9446E" w:rsidP="00556886">
            <w:pPr>
              <w:ind w:left="96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highlight w:val="yellow"/>
              </w:rPr>
              <w:t>[●]</w:t>
            </w:r>
          </w:p>
        </w:tc>
      </w:tr>
    </w:tbl>
    <w:p w14:paraId="55F0CB24" w14:textId="77777777" w:rsidR="002D7570" w:rsidRPr="00F9446E" w:rsidRDefault="002D7570" w:rsidP="002D7570">
      <w:pPr>
        <w:rPr>
          <w:rFonts w:asciiTheme="minorHAnsi" w:hAnsiTheme="minorHAnsi" w:cstheme="minorHAnsi"/>
          <w:szCs w:val="22"/>
        </w:rPr>
      </w:pPr>
    </w:p>
    <w:p w14:paraId="3EAA904F" w14:textId="50E050F4" w:rsidR="002D7570" w:rsidRPr="00F9446E" w:rsidRDefault="002D7570" w:rsidP="003120F3">
      <w:pPr>
        <w:jc w:val="both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 xml:space="preserve">Jako účastník zadávacího řízení výše uvedené veřejné zakázky předkládám seznam </w:t>
      </w:r>
      <w:r w:rsidR="00B738F0" w:rsidRPr="00F9446E">
        <w:rPr>
          <w:rFonts w:asciiTheme="minorHAnsi" w:hAnsiTheme="minorHAnsi" w:cstheme="minorHAnsi"/>
          <w:sz w:val="22"/>
          <w:szCs w:val="22"/>
        </w:rPr>
        <w:t xml:space="preserve">realizačního týmu </w:t>
      </w:r>
      <w:r w:rsidR="001E31A3" w:rsidRPr="00F9446E">
        <w:rPr>
          <w:rFonts w:asciiTheme="minorHAnsi" w:hAnsiTheme="minorHAnsi" w:cstheme="minorHAnsi"/>
          <w:sz w:val="22"/>
          <w:szCs w:val="22"/>
        </w:rPr>
        <w:br/>
      </w:r>
      <w:r w:rsidR="00B738F0" w:rsidRPr="00F9446E">
        <w:rPr>
          <w:rFonts w:asciiTheme="minorHAnsi" w:hAnsiTheme="minorHAnsi" w:cstheme="minorHAnsi"/>
          <w:sz w:val="22"/>
          <w:szCs w:val="22"/>
        </w:rPr>
        <w:t>a čestně prohlašuji, že uvedené osoby se budou podílet na plnění zakázky.</w:t>
      </w:r>
    </w:p>
    <w:p w14:paraId="5725AEF6" w14:textId="77777777" w:rsidR="00B738F0" w:rsidRPr="00F9446E" w:rsidRDefault="00B738F0" w:rsidP="003120F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08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84"/>
        <w:gridCol w:w="5102"/>
      </w:tblGrid>
      <w:tr w:rsidR="00B738F0" w:rsidRPr="00F9446E" w14:paraId="5D76FF5D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605FFCED" w14:textId="00AACA9F" w:rsidR="00B738F0" w:rsidRPr="00F9446E" w:rsidRDefault="00C91BA8" w:rsidP="00C91BA8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0"/>
              </w:rPr>
            </w:pPr>
            <w:r w:rsidRPr="00F9446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Projektový manažer</w:t>
            </w:r>
            <w:r w:rsidR="00D73D2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– vedoucí týmu</w:t>
            </w:r>
          </w:p>
        </w:tc>
      </w:tr>
      <w:tr w:rsidR="00B738F0" w:rsidRPr="00F9446E" w14:paraId="5054E747" w14:textId="77777777" w:rsidTr="00C91BA8">
        <w:trPr>
          <w:trHeight w:val="20"/>
        </w:trPr>
        <w:tc>
          <w:tcPr>
            <w:tcW w:w="3984" w:type="dxa"/>
          </w:tcPr>
          <w:p w14:paraId="392F88DF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6FA2B70A" w14:textId="74F8B9DD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11EE60A4" w14:textId="77777777" w:rsidTr="00C91BA8">
        <w:trPr>
          <w:trHeight w:val="20"/>
        </w:trPr>
        <w:tc>
          <w:tcPr>
            <w:tcW w:w="3984" w:type="dxa"/>
          </w:tcPr>
          <w:p w14:paraId="64397751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0BA3472E" w14:textId="1A98A340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2F72D6FA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18B33E89" w14:textId="51755978" w:rsidR="00B738F0" w:rsidRPr="006D52B4" w:rsidRDefault="006D52B4" w:rsidP="006D52B4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6D52B4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Specialista backoffice</w:t>
            </w:r>
          </w:p>
        </w:tc>
      </w:tr>
      <w:tr w:rsidR="00B738F0" w:rsidRPr="00F9446E" w14:paraId="61C414A2" w14:textId="77777777" w:rsidTr="00C91BA8">
        <w:trPr>
          <w:trHeight w:val="20"/>
        </w:trPr>
        <w:tc>
          <w:tcPr>
            <w:tcW w:w="3984" w:type="dxa"/>
          </w:tcPr>
          <w:p w14:paraId="63ADFA0D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245EBEA2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1247C432" w14:textId="77777777" w:rsidTr="00C91BA8">
        <w:trPr>
          <w:trHeight w:val="20"/>
        </w:trPr>
        <w:tc>
          <w:tcPr>
            <w:tcW w:w="3984" w:type="dxa"/>
          </w:tcPr>
          <w:p w14:paraId="3A586524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6C2CEB32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4D5C6CA8" w14:textId="77777777" w:rsidTr="00C91BA8">
        <w:trPr>
          <w:trHeight w:val="339"/>
        </w:trPr>
        <w:tc>
          <w:tcPr>
            <w:tcW w:w="9086" w:type="dxa"/>
            <w:gridSpan w:val="2"/>
            <w:vAlign w:val="center"/>
          </w:tcPr>
          <w:p w14:paraId="703F7445" w14:textId="3EC337F1" w:rsidR="00B738F0" w:rsidRPr="00774DBF" w:rsidRDefault="00774DBF" w:rsidP="00774DBF">
            <w:pPr>
              <w:pStyle w:val="Tabstedt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774DBF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Specialista palubních systémů</w:t>
            </w:r>
          </w:p>
        </w:tc>
      </w:tr>
      <w:tr w:rsidR="00B738F0" w:rsidRPr="00F9446E" w14:paraId="6C07748E" w14:textId="77777777" w:rsidTr="00C91BA8">
        <w:trPr>
          <w:trHeight w:val="20"/>
        </w:trPr>
        <w:tc>
          <w:tcPr>
            <w:tcW w:w="3984" w:type="dxa"/>
          </w:tcPr>
          <w:p w14:paraId="6DC150F4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Jméno a příjmení, titul:</w:t>
            </w:r>
          </w:p>
        </w:tc>
        <w:tc>
          <w:tcPr>
            <w:tcW w:w="5102" w:type="dxa"/>
            <w:vAlign w:val="center"/>
          </w:tcPr>
          <w:p w14:paraId="2C4B9E5F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14:paraId="2AAC2417" w14:textId="77777777" w:rsidTr="00C91BA8">
        <w:trPr>
          <w:trHeight w:val="20"/>
        </w:trPr>
        <w:tc>
          <w:tcPr>
            <w:tcW w:w="3984" w:type="dxa"/>
          </w:tcPr>
          <w:p w14:paraId="750F67D0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Vztah k dodavateli (pracovněprávní, poddodavatelský apod.):</w:t>
            </w:r>
          </w:p>
        </w:tc>
        <w:tc>
          <w:tcPr>
            <w:tcW w:w="5102" w:type="dxa"/>
            <w:vAlign w:val="center"/>
          </w:tcPr>
          <w:p w14:paraId="6B0E9D0E" w14:textId="77777777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40C06B65" w14:textId="77777777" w:rsidR="00B738F0" w:rsidRPr="00F9446E" w:rsidRDefault="00B738F0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70EC15" w14:textId="77777777" w:rsidR="00B477D8" w:rsidRPr="00F9446E" w:rsidRDefault="00B477D8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D50674" w14:textId="77777777" w:rsidR="00D2329B" w:rsidRPr="00F9446E" w:rsidRDefault="00D2329B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br w:type="page"/>
      </w:r>
    </w:p>
    <w:p w14:paraId="5442DF0C" w14:textId="22521AA6" w:rsidR="00B738F0" w:rsidRPr="00F9446E" w:rsidRDefault="00B738F0" w:rsidP="001727F8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lastRenderedPageBreak/>
        <w:t>Údaje rozhodné pro účely prokázání technické kvalifikace</w:t>
      </w:r>
    </w:p>
    <w:p w14:paraId="7B836891" w14:textId="77777777" w:rsidR="00B738F0" w:rsidRPr="00F9446E" w:rsidRDefault="00B738F0" w:rsidP="001727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E016C" w14:textId="494DA350" w:rsidR="00C91BA8" w:rsidRPr="00F9446E" w:rsidRDefault="00C91BA8" w:rsidP="00C91BA8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F9446E">
        <w:rPr>
          <w:rFonts w:asciiTheme="minorHAnsi" w:hAnsiTheme="minorHAnsi" w:cstheme="minorHAnsi"/>
          <w:b/>
          <w:bCs/>
          <w:sz w:val="22"/>
          <w:szCs w:val="22"/>
        </w:rPr>
        <w:t>Projektový manažer</w:t>
      </w:r>
      <w:r w:rsidR="00392D5E">
        <w:rPr>
          <w:rFonts w:asciiTheme="minorHAnsi" w:hAnsiTheme="minorHAnsi" w:cstheme="minorHAnsi"/>
          <w:b/>
          <w:bCs/>
          <w:sz w:val="22"/>
          <w:szCs w:val="22"/>
        </w:rPr>
        <w:t xml:space="preserve"> – vedoucí týmu</w:t>
      </w:r>
    </w:p>
    <w:p w14:paraId="34EF9726" w14:textId="77777777" w:rsidR="00B00C90" w:rsidRPr="00F9446E" w:rsidRDefault="00B00C90" w:rsidP="00B00C90">
      <w:pPr>
        <w:pStyle w:val="Odstavecseseznamem"/>
        <w:ind w:left="72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B738F0" w:rsidRPr="00F9446E" w14:paraId="41C5F210" w14:textId="77777777" w:rsidTr="001727F8">
        <w:trPr>
          <w:trHeight w:val="20"/>
        </w:trPr>
        <w:tc>
          <w:tcPr>
            <w:tcW w:w="9071" w:type="dxa"/>
            <w:gridSpan w:val="2"/>
            <w:vAlign w:val="center"/>
          </w:tcPr>
          <w:p w14:paraId="6603FB20" w14:textId="696D8A5B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>Profesní praxe</w:t>
            </w:r>
            <w:r w:rsidR="00C91BA8"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 člena realizačního týmu </w:t>
            </w:r>
          </w:p>
        </w:tc>
      </w:tr>
      <w:tr w:rsidR="00B738F0" w:rsidRPr="00F9446E" w14:paraId="75DC1A04" w14:textId="77777777" w:rsidTr="00C91BA8">
        <w:trPr>
          <w:trHeight w:val="20"/>
        </w:trPr>
        <w:tc>
          <w:tcPr>
            <w:tcW w:w="3969" w:type="dxa"/>
            <w:vAlign w:val="center"/>
          </w:tcPr>
          <w:p w14:paraId="61E417D1" w14:textId="73F72BAF" w:rsidR="00B738F0" w:rsidRPr="00F9446E" w:rsidRDefault="00B738F0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>Počet let</w:t>
            </w:r>
            <w:r w:rsidR="00C91BA8" w:rsidRPr="00F9446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4C7943">
              <w:rPr>
                <w:rFonts w:asciiTheme="minorHAnsi" w:hAnsiTheme="minorHAnsi" w:cstheme="minorHAnsi"/>
                <w:sz w:val="22"/>
              </w:rPr>
              <w:t xml:space="preserve">odborné </w:t>
            </w:r>
            <w:r w:rsidR="00C91BA8" w:rsidRPr="00F9446E">
              <w:rPr>
                <w:rFonts w:asciiTheme="minorHAnsi" w:hAnsiTheme="minorHAnsi" w:cstheme="minorHAnsi"/>
                <w:sz w:val="22"/>
              </w:rPr>
              <w:t xml:space="preserve">praxe </w:t>
            </w:r>
            <w:r w:rsidR="004C7943" w:rsidRPr="004C7943">
              <w:rPr>
                <w:rFonts w:asciiTheme="minorHAnsi" w:hAnsiTheme="minorHAnsi" w:cstheme="minorHAnsi"/>
                <w:sz w:val="22"/>
              </w:rPr>
              <w:t>v oboru implementace telematických systémů pro veřejnou dopravu</w:t>
            </w:r>
          </w:p>
        </w:tc>
        <w:tc>
          <w:tcPr>
            <w:tcW w:w="5102" w:type="dxa"/>
            <w:vAlign w:val="center"/>
          </w:tcPr>
          <w:p w14:paraId="06729C20" w14:textId="644EFC13" w:rsidR="00B738F0" w:rsidRPr="00F9446E" w:rsidRDefault="001727F8" w:rsidP="001727F8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  <w:tr w:rsidR="00B738F0" w:rsidRPr="00F9446E" w:rsidDel="003C4ED1" w14:paraId="73A2B49E" w14:textId="6C66AB2D" w:rsidTr="00C91BA8">
        <w:trPr>
          <w:trHeight w:val="20"/>
          <w:del w:id="0" w:author="Autor"/>
        </w:trPr>
        <w:tc>
          <w:tcPr>
            <w:tcW w:w="3969" w:type="dxa"/>
            <w:vAlign w:val="center"/>
          </w:tcPr>
          <w:p w14:paraId="17DEF39B" w14:textId="729AE0CD" w:rsidR="00B738F0" w:rsidRPr="00F9446E" w:rsidDel="003C4ED1" w:rsidRDefault="00C720D2" w:rsidP="001727F8">
            <w:pPr>
              <w:pStyle w:val="Tabvlevo"/>
              <w:jc w:val="both"/>
              <w:rPr>
                <w:del w:id="1" w:author="Autor"/>
                <w:rFonts w:asciiTheme="minorHAnsi" w:hAnsiTheme="minorHAnsi" w:cstheme="minorHAnsi"/>
                <w:sz w:val="22"/>
              </w:rPr>
            </w:pPr>
            <w:del w:id="2" w:author="Autor">
              <w:r w:rsidRPr="00C720D2" w:rsidDel="003C4ED1">
                <w:rPr>
                  <w:rFonts w:asciiTheme="minorHAnsi" w:hAnsiTheme="minorHAnsi" w:cstheme="minorHAnsi"/>
                  <w:sz w:val="22"/>
                </w:rPr>
                <w:delText>Certifikát pro projektovou metodiku na úrovni min. PRINCE 2 Foundation nebo IPMA stupeň D</w:delText>
              </w:r>
            </w:del>
          </w:p>
        </w:tc>
        <w:tc>
          <w:tcPr>
            <w:tcW w:w="5102" w:type="dxa"/>
            <w:vAlign w:val="center"/>
          </w:tcPr>
          <w:p w14:paraId="5F34475D" w14:textId="50E7EC72" w:rsidR="00B738F0" w:rsidRPr="00F9446E" w:rsidDel="003C4ED1" w:rsidRDefault="001727F8" w:rsidP="001727F8">
            <w:pPr>
              <w:pStyle w:val="Tabvlevo"/>
              <w:jc w:val="both"/>
              <w:rPr>
                <w:del w:id="3" w:author="Autor"/>
                <w:rFonts w:asciiTheme="minorHAnsi" w:hAnsiTheme="minorHAnsi" w:cstheme="minorHAnsi"/>
                <w:sz w:val="22"/>
                <w:highlight w:val="cyan"/>
              </w:rPr>
            </w:pPr>
            <w:del w:id="4" w:author="Autor">
              <w:r w:rsidRPr="00F9446E" w:rsidDel="003C4ED1">
                <w:rPr>
                  <w:rFonts w:asciiTheme="minorHAnsi" w:hAnsiTheme="minorHAnsi" w:cstheme="minorHAnsi"/>
                  <w:bCs/>
                  <w:noProof/>
                  <w:sz w:val="22"/>
                  <w:highlight w:val="yellow"/>
                </w:rPr>
                <w:delText>[</w:delText>
              </w:r>
              <w:r w:rsidR="00C720D2" w:rsidDel="003C4ED1">
                <w:rPr>
                  <w:rFonts w:asciiTheme="minorHAnsi" w:hAnsiTheme="minorHAnsi" w:cstheme="minorHAnsi"/>
                  <w:bCs/>
                  <w:noProof/>
                  <w:sz w:val="22"/>
                  <w:highlight w:val="yellow"/>
                </w:rPr>
                <w:delText>specifikace</w:delText>
              </w:r>
              <w:r w:rsidRPr="00F9446E" w:rsidDel="003C4ED1">
                <w:rPr>
                  <w:rFonts w:asciiTheme="minorHAnsi" w:hAnsiTheme="minorHAnsi" w:cstheme="minorHAnsi"/>
                  <w:bCs/>
                  <w:noProof/>
                  <w:sz w:val="22"/>
                  <w:highlight w:val="yellow"/>
                </w:rPr>
                <w:delText>]</w:delText>
              </w:r>
            </w:del>
          </w:p>
        </w:tc>
      </w:tr>
    </w:tbl>
    <w:p w14:paraId="4FF382BA" w14:textId="77777777" w:rsidR="00B00C90" w:rsidRPr="00F9446E" w:rsidRDefault="00B00C90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D2329B" w:rsidRPr="00F9446E" w14:paraId="5764BEDE" w14:textId="77777777" w:rsidTr="00266B5D">
        <w:trPr>
          <w:trHeight w:val="397"/>
        </w:trPr>
        <w:tc>
          <w:tcPr>
            <w:tcW w:w="9049" w:type="dxa"/>
            <w:gridSpan w:val="2"/>
            <w:vAlign w:val="center"/>
          </w:tcPr>
          <w:p w14:paraId="597ACF04" w14:textId="34193D56" w:rsidR="00D2329B" w:rsidRPr="00F9446E" w:rsidRDefault="00D2329B" w:rsidP="007667D1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 w:rsidR="007667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1 </w:t>
            </w: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člena realizačního týmu (technická kvalifikace)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splňuje požadavek dle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čl.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6.14. písm. </w:t>
            </w:r>
            <w:r w:rsidR="007C61A2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. bod 1)</w:t>
            </w:r>
            <w:r w:rsidR="007C61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písm. c)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zadávací dokumentace</w:t>
            </w:r>
          </w:p>
        </w:tc>
      </w:tr>
      <w:tr w:rsidR="00D2329B" w:rsidRPr="00F9446E" w14:paraId="7AA6D592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4EFB3280" w14:textId="196B43CE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15CD28E7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5754482D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6D5C2FF5" w14:textId="54E07F0C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 w:rsidR="00FE6890"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04A8B5D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290432CE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5761CF19" w14:textId="31EA431B" w:rsidR="00D2329B" w:rsidRPr="00F9446E" w:rsidRDefault="00D2329B" w:rsidP="00266B5D">
            <w:pPr>
              <w:pStyle w:val="Odstavecseseznamem"/>
              <w:numPr>
                <w:ilvl w:val="0"/>
                <w:numId w:val="15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 w:rsidR="00D944E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944E6" w:rsidRPr="00D944E6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</w:t>
            </w:r>
          </w:p>
        </w:tc>
        <w:tc>
          <w:tcPr>
            <w:tcW w:w="4961" w:type="dxa"/>
            <w:vAlign w:val="center"/>
          </w:tcPr>
          <w:p w14:paraId="5E52C95F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D2329B" w:rsidRPr="00F9446E" w14:paraId="1D6AE44E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64A9DBDC" w14:textId="398E1FE9" w:rsidR="00D2329B" w:rsidRPr="00F9446E" w:rsidRDefault="00D2329B" w:rsidP="00D944E6">
            <w:pPr>
              <w:pStyle w:val="Odstavecseseznamem"/>
              <w:numPr>
                <w:ilvl w:val="0"/>
                <w:numId w:val="15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 w:rsidR="00D944E6"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6364645B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D2329B" w:rsidRPr="00F9446E" w14:paraId="283E249C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28C557BC" w14:textId="67E18849" w:rsidR="00D2329B" w:rsidRPr="00F9446E" w:rsidRDefault="007667D1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35C3812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D2329B" w:rsidRPr="00F9446E" w14:paraId="2A78B6CA" w14:textId="77777777" w:rsidTr="00266B5D">
        <w:trPr>
          <w:trHeight w:val="397"/>
        </w:trPr>
        <w:tc>
          <w:tcPr>
            <w:tcW w:w="4088" w:type="dxa"/>
            <w:vAlign w:val="center"/>
          </w:tcPr>
          <w:p w14:paraId="730F490A" w14:textId="77777777" w:rsidR="00D2329B" w:rsidRPr="00F9446E" w:rsidRDefault="00D2329B" w:rsidP="00266B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2C71F2B4" w14:textId="77777777" w:rsidR="00D2329B" w:rsidRPr="00F9446E" w:rsidRDefault="00D2329B" w:rsidP="00266B5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62886C89" w14:textId="77777777" w:rsidR="00C91BA8" w:rsidRPr="00F9446E" w:rsidRDefault="00C91BA8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7667D1" w:rsidRPr="00F9446E" w14:paraId="3A6CE916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585E72F4" w14:textId="62FEE123" w:rsidR="007667D1" w:rsidRPr="00F9446E" w:rsidRDefault="007667D1" w:rsidP="007667D1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2 </w:t>
            </w: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člena realizačního týmu (technická kvalifikace)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splňuje požadavek dle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čl.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6.14. písm.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F9446E">
              <w:rPr>
                <w:rFonts w:asciiTheme="minorHAnsi" w:hAnsiTheme="minorHAnsi" w:cstheme="minorHAnsi"/>
                <w:b/>
                <w:sz w:val="22"/>
                <w:szCs w:val="22"/>
              </w:rPr>
              <w:t>. bod 1)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písm. c)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zadávací dokumentace</w:t>
            </w:r>
          </w:p>
        </w:tc>
      </w:tr>
      <w:tr w:rsidR="007667D1" w:rsidRPr="00F9446E" w14:paraId="70A8A1C3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F36C0CA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728EF061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5A926C7E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0529EAB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4C9DBE18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0817DDC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E590C71" w14:textId="77777777" w:rsidR="007667D1" w:rsidRPr="00F9446E" w:rsidRDefault="007667D1" w:rsidP="006E61F7">
            <w:pPr>
              <w:pStyle w:val="Odstavecseseznamem"/>
              <w:numPr>
                <w:ilvl w:val="0"/>
                <w:numId w:val="28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44E6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</w:t>
            </w:r>
          </w:p>
        </w:tc>
        <w:tc>
          <w:tcPr>
            <w:tcW w:w="4961" w:type="dxa"/>
            <w:vAlign w:val="center"/>
          </w:tcPr>
          <w:p w14:paraId="793F2FC0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7667D1" w:rsidRPr="00F9446E" w14:paraId="22998F3C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6A2D21D" w14:textId="77777777" w:rsidR="007667D1" w:rsidRPr="00F9446E" w:rsidRDefault="007667D1" w:rsidP="007667D1">
            <w:pPr>
              <w:pStyle w:val="Odstavecseseznamem"/>
              <w:numPr>
                <w:ilvl w:val="0"/>
                <w:numId w:val="28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F636152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7667D1" w:rsidRPr="00F9446E" w14:paraId="790E2EC1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818C1CB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68CF7025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7667D1" w:rsidRPr="00F9446E" w14:paraId="7FCC2AA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02490DC" w14:textId="77777777" w:rsidR="007667D1" w:rsidRPr="00F9446E" w:rsidRDefault="007667D1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05D60D62" w14:textId="77777777" w:rsidR="007667D1" w:rsidRPr="00F9446E" w:rsidRDefault="007667D1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1CB31C9A" w14:textId="77777777" w:rsidR="00D2329B" w:rsidRDefault="00D2329B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FD5E2D" w14:textId="77777777" w:rsidR="00490A8C" w:rsidRDefault="00490A8C" w:rsidP="001727F8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CBF573" w14:textId="39DA095D" w:rsidR="00490A8C" w:rsidDel="003C4ED1" w:rsidRDefault="00490A8C" w:rsidP="001727F8">
      <w:pPr>
        <w:pStyle w:val="Zkladntext2"/>
        <w:spacing w:after="0" w:line="240" w:lineRule="auto"/>
        <w:jc w:val="both"/>
        <w:rPr>
          <w:del w:id="5" w:author="Autor"/>
          <w:rFonts w:asciiTheme="minorHAnsi" w:hAnsiTheme="minorHAnsi" w:cstheme="minorHAnsi"/>
          <w:sz w:val="22"/>
          <w:szCs w:val="22"/>
        </w:rPr>
      </w:pPr>
    </w:p>
    <w:p w14:paraId="7500115B" w14:textId="62F8FE97" w:rsidR="00490A8C" w:rsidDel="003C4ED1" w:rsidRDefault="00490A8C" w:rsidP="001727F8">
      <w:pPr>
        <w:pStyle w:val="Zkladntext2"/>
        <w:spacing w:after="0" w:line="240" w:lineRule="auto"/>
        <w:jc w:val="both"/>
        <w:rPr>
          <w:del w:id="6" w:author="Autor"/>
          <w:rFonts w:asciiTheme="minorHAnsi" w:hAnsiTheme="minorHAnsi" w:cstheme="minorHAnsi"/>
          <w:sz w:val="22"/>
          <w:szCs w:val="22"/>
        </w:rPr>
      </w:pPr>
    </w:p>
    <w:p w14:paraId="7EB9014B" w14:textId="0DB3CB93" w:rsidR="00490A8C" w:rsidDel="003C4ED1" w:rsidRDefault="00490A8C" w:rsidP="001727F8">
      <w:pPr>
        <w:pStyle w:val="Zkladntext2"/>
        <w:spacing w:after="0" w:line="240" w:lineRule="auto"/>
        <w:jc w:val="both"/>
        <w:rPr>
          <w:del w:id="7" w:author="Autor"/>
          <w:rFonts w:asciiTheme="minorHAnsi" w:hAnsiTheme="minorHAnsi" w:cstheme="minorHAnsi"/>
          <w:sz w:val="22"/>
          <w:szCs w:val="22"/>
        </w:rPr>
      </w:pPr>
    </w:p>
    <w:p w14:paraId="5EBFADB2" w14:textId="09A4CF5C" w:rsidR="00490A8C" w:rsidDel="003C4ED1" w:rsidRDefault="00490A8C" w:rsidP="001727F8">
      <w:pPr>
        <w:pStyle w:val="Zkladntext2"/>
        <w:spacing w:after="0" w:line="240" w:lineRule="auto"/>
        <w:jc w:val="both"/>
        <w:rPr>
          <w:del w:id="8" w:author="Autor"/>
          <w:rFonts w:asciiTheme="minorHAnsi" w:hAnsiTheme="minorHAnsi" w:cstheme="minorHAnsi"/>
          <w:sz w:val="22"/>
          <w:szCs w:val="22"/>
        </w:rPr>
      </w:pPr>
    </w:p>
    <w:p w14:paraId="50F0C586" w14:textId="73920ACE" w:rsidR="00490A8C" w:rsidRPr="00F9446E" w:rsidDel="003C4ED1" w:rsidRDefault="00490A8C" w:rsidP="001727F8">
      <w:pPr>
        <w:pStyle w:val="Zkladntext2"/>
        <w:spacing w:after="0" w:line="240" w:lineRule="auto"/>
        <w:jc w:val="both"/>
        <w:rPr>
          <w:del w:id="9" w:author="Autor"/>
          <w:rFonts w:asciiTheme="minorHAnsi" w:hAnsiTheme="minorHAnsi" w:cstheme="minorHAnsi"/>
          <w:sz w:val="22"/>
          <w:szCs w:val="22"/>
        </w:rPr>
      </w:pPr>
    </w:p>
    <w:p w14:paraId="772869DF" w14:textId="552285FE" w:rsidR="009D7CDE" w:rsidRPr="009D7CDE" w:rsidRDefault="009D7CDE" w:rsidP="009D7CDE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9D7CDE">
        <w:rPr>
          <w:rFonts w:asciiTheme="minorHAnsi" w:hAnsiTheme="minorHAnsi" w:cstheme="minorHAnsi"/>
          <w:b/>
          <w:bCs/>
          <w:sz w:val="22"/>
          <w:szCs w:val="22"/>
        </w:rPr>
        <w:t>Specialista backoffice</w:t>
      </w:r>
    </w:p>
    <w:p w14:paraId="403DAEC8" w14:textId="77777777" w:rsidR="001727F8" w:rsidRPr="00F9446E" w:rsidRDefault="001727F8" w:rsidP="001727F8">
      <w:pPr>
        <w:pStyle w:val="Odstavecseseznamem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C91BA8" w:rsidRPr="00F9446E" w14:paraId="7D95B82E" w14:textId="77777777" w:rsidTr="00266B5D">
        <w:trPr>
          <w:trHeight w:val="20"/>
        </w:trPr>
        <w:tc>
          <w:tcPr>
            <w:tcW w:w="9071" w:type="dxa"/>
            <w:gridSpan w:val="2"/>
            <w:vAlign w:val="center"/>
          </w:tcPr>
          <w:p w14:paraId="57309374" w14:textId="77777777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Profesní praxe člena realizačního týmu </w:t>
            </w:r>
          </w:p>
        </w:tc>
      </w:tr>
      <w:tr w:rsidR="00C91BA8" w:rsidRPr="00F9446E" w14:paraId="6FAE0BD4" w14:textId="77777777" w:rsidTr="00266B5D">
        <w:trPr>
          <w:trHeight w:val="20"/>
        </w:trPr>
        <w:tc>
          <w:tcPr>
            <w:tcW w:w="3969" w:type="dxa"/>
            <w:vAlign w:val="center"/>
          </w:tcPr>
          <w:p w14:paraId="73C7C441" w14:textId="27728E30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 xml:space="preserve">Počet let </w:t>
            </w:r>
            <w:r w:rsidR="00490A8C" w:rsidRPr="00490A8C">
              <w:rPr>
                <w:rFonts w:asciiTheme="minorHAnsi" w:hAnsiTheme="minorHAnsi" w:cstheme="minorHAnsi"/>
                <w:sz w:val="22"/>
              </w:rPr>
              <w:t>odborn</w:t>
            </w:r>
            <w:r w:rsidR="00490A8C">
              <w:rPr>
                <w:rFonts w:asciiTheme="minorHAnsi" w:hAnsiTheme="minorHAnsi" w:cstheme="minorHAnsi"/>
                <w:sz w:val="22"/>
              </w:rPr>
              <w:t>é</w:t>
            </w:r>
            <w:r w:rsidR="00490A8C" w:rsidRPr="00490A8C">
              <w:rPr>
                <w:rFonts w:asciiTheme="minorHAnsi" w:hAnsiTheme="minorHAnsi" w:cstheme="minorHAnsi"/>
                <w:sz w:val="22"/>
              </w:rPr>
              <w:t xml:space="preserve"> praxe v oboru telematických systémů pro veřejnou dopravu</w:t>
            </w:r>
          </w:p>
        </w:tc>
        <w:tc>
          <w:tcPr>
            <w:tcW w:w="5102" w:type="dxa"/>
            <w:vAlign w:val="center"/>
          </w:tcPr>
          <w:p w14:paraId="51C0E214" w14:textId="77777777" w:rsidR="00C91BA8" w:rsidRPr="00F9446E" w:rsidRDefault="00C91BA8" w:rsidP="00266B5D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43A64A4E" w14:textId="77777777" w:rsidR="00490A8C" w:rsidRDefault="00490A8C" w:rsidP="00743F72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62178522" w14:textId="77777777" w:rsidR="00A2338C" w:rsidRPr="00A2338C" w:rsidRDefault="00A2338C" w:rsidP="00A2338C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A2338C">
        <w:rPr>
          <w:rFonts w:asciiTheme="minorHAnsi" w:hAnsiTheme="minorHAnsi" w:cstheme="minorHAnsi"/>
          <w:b/>
          <w:bCs/>
          <w:sz w:val="22"/>
          <w:szCs w:val="22"/>
        </w:rPr>
        <w:lastRenderedPageBreak/>
        <w:t>Specialista palubních systémů</w:t>
      </w:r>
    </w:p>
    <w:tbl>
      <w:tblPr>
        <w:tblStyle w:val="Mkatabulky"/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9"/>
        <w:gridCol w:w="5102"/>
      </w:tblGrid>
      <w:tr w:rsidR="00490A8C" w:rsidRPr="00F9446E" w14:paraId="2FB664FD" w14:textId="77777777" w:rsidTr="00556886">
        <w:trPr>
          <w:trHeight w:val="20"/>
        </w:trPr>
        <w:tc>
          <w:tcPr>
            <w:tcW w:w="9071" w:type="dxa"/>
            <w:gridSpan w:val="2"/>
            <w:vAlign w:val="center"/>
          </w:tcPr>
          <w:p w14:paraId="6DA00A42" w14:textId="77777777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</w:rPr>
              <w:t xml:space="preserve">Profesní praxe člena realizačního týmu </w:t>
            </w:r>
          </w:p>
        </w:tc>
      </w:tr>
      <w:tr w:rsidR="00490A8C" w:rsidRPr="00F9446E" w14:paraId="686D00AC" w14:textId="77777777" w:rsidTr="00556886">
        <w:trPr>
          <w:trHeight w:val="20"/>
        </w:trPr>
        <w:tc>
          <w:tcPr>
            <w:tcW w:w="3969" w:type="dxa"/>
            <w:vAlign w:val="center"/>
          </w:tcPr>
          <w:p w14:paraId="034CFDAE" w14:textId="2D032EC8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</w:rPr>
            </w:pPr>
            <w:r w:rsidRPr="00F9446E">
              <w:rPr>
                <w:rFonts w:asciiTheme="minorHAnsi" w:hAnsiTheme="minorHAnsi" w:cstheme="minorHAnsi"/>
                <w:sz w:val="22"/>
              </w:rPr>
              <w:t xml:space="preserve">Počet let </w:t>
            </w:r>
            <w:r w:rsidRPr="00490A8C">
              <w:rPr>
                <w:rFonts w:asciiTheme="minorHAnsi" w:hAnsiTheme="minorHAnsi" w:cstheme="minorHAnsi"/>
                <w:sz w:val="22"/>
              </w:rPr>
              <w:t>odborn</w:t>
            </w:r>
            <w:r>
              <w:rPr>
                <w:rFonts w:asciiTheme="minorHAnsi" w:hAnsiTheme="minorHAnsi" w:cstheme="minorHAnsi"/>
                <w:sz w:val="22"/>
              </w:rPr>
              <w:t>é</w:t>
            </w:r>
            <w:r w:rsidRPr="00490A8C">
              <w:rPr>
                <w:rFonts w:asciiTheme="minorHAnsi" w:hAnsiTheme="minorHAnsi" w:cstheme="minorHAnsi"/>
                <w:sz w:val="22"/>
              </w:rPr>
              <w:t xml:space="preserve"> praxe v oboru </w:t>
            </w:r>
            <w:r w:rsidR="005558CC" w:rsidRPr="005558CC">
              <w:rPr>
                <w:rFonts w:asciiTheme="minorHAnsi" w:hAnsiTheme="minorHAnsi" w:cstheme="minorHAnsi"/>
                <w:sz w:val="22"/>
              </w:rPr>
              <w:t>palubních systémů</w:t>
            </w:r>
          </w:p>
        </w:tc>
        <w:tc>
          <w:tcPr>
            <w:tcW w:w="5102" w:type="dxa"/>
            <w:vAlign w:val="center"/>
          </w:tcPr>
          <w:p w14:paraId="3BAC9F6E" w14:textId="77777777" w:rsidR="00490A8C" w:rsidRPr="00F9446E" w:rsidRDefault="00490A8C" w:rsidP="00556886">
            <w:pPr>
              <w:pStyle w:val="Tabvlevo"/>
              <w:jc w:val="both"/>
              <w:rPr>
                <w:rFonts w:asciiTheme="minorHAnsi" w:hAnsiTheme="minorHAnsi" w:cstheme="minorHAnsi"/>
                <w:sz w:val="22"/>
                <w:highlight w:val="cyan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highlight w:val="yellow"/>
              </w:rPr>
              <w:t>[●]</w:t>
            </w:r>
          </w:p>
        </w:tc>
      </w:tr>
    </w:tbl>
    <w:p w14:paraId="38BFC2CB" w14:textId="77777777" w:rsidR="00490A8C" w:rsidRPr="00F9446E" w:rsidRDefault="00490A8C" w:rsidP="00490A8C">
      <w:pPr>
        <w:pStyle w:val="Zkladntext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16A9C4" w14:textId="2FA0A656" w:rsidR="00490A8C" w:rsidRDefault="00490A8C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497469D1" w14:textId="77777777" w:rsidR="00EC2097" w:rsidRDefault="00EC2097">
      <w:pPr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1E738189" w14:textId="03A7DA43" w:rsidR="00743F72" w:rsidRPr="00F9446E" w:rsidRDefault="00743F72" w:rsidP="00743F72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9446E">
        <w:rPr>
          <w:rFonts w:asciiTheme="minorHAnsi" w:hAnsiTheme="minorHAnsi" w:cstheme="minorHAnsi"/>
          <w:b/>
          <w:bCs/>
          <w:sz w:val="28"/>
          <w:szCs w:val="28"/>
          <w:u w:val="single"/>
        </w:rPr>
        <w:t>Údaje rozhodné pro účely hodnocení nabídek</w:t>
      </w:r>
    </w:p>
    <w:p w14:paraId="403C97D8" w14:textId="6D562550" w:rsidR="005A7E84" w:rsidRPr="00F9446E" w:rsidDel="003C4ED1" w:rsidRDefault="005A7E84" w:rsidP="00452842">
      <w:pPr>
        <w:pStyle w:val="Zkladntext2"/>
        <w:spacing w:after="0" w:line="240" w:lineRule="auto"/>
        <w:rPr>
          <w:del w:id="10" w:author="Autor"/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183DAB8" w14:textId="1456F793" w:rsidR="008A7FAC" w:rsidRDefault="008A7FAC" w:rsidP="005D3F80">
      <w:pPr>
        <w:pStyle w:val="Zkladntext2"/>
        <w:spacing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tbl>
      <w:tblPr>
        <w:tblW w:w="904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 w:firstRow="1" w:lastRow="0" w:firstColumn="1" w:lastColumn="0" w:noHBand="0" w:noVBand="0"/>
      </w:tblPr>
      <w:tblGrid>
        <w:gridCol w:w="4088"/>
        <w:gridCol w:w="4961"/>
      </w:tblGrid>
      <w:tr w:rsidR="006E61F7" w:rsidRPr="00F9446E" w14:paraId="71A94E3D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46D843AE" w14:textId="773E6C82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1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777B3E" w:rsidRPr="00F9446E" w14:paraId="1E98DBD0" w14:textId="77777777" w:rsidTr="003B271F">
        <w:trPr>
          <w:trHeight w:val="397"/>
        </w:trPr>
        <w:tc>
          <w:tcPr>
            <w:tcW w:w="4088" w:type="dxa"/>
            <w:vAlign w:val="center"/>
          </w:tcPr>
          <w:p w14:paraId="041AB880" w14:textId="4200220E" w:rsidR="00777B3E" w:rsidRPr="003B271F" w:rsidRDefault="00777B3E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271F">
              <w:rPr>
                <w:rFonts w:asciiTheme="minorHAnsi" w:hAnsiTheme="minorHAnsi" w:cstheme="minorHAnsi"/>
                <w:sz w:val="22"/>
                <w:szCs w:val="22"/>
              </w:rPr>
              <w:t>Člen realizačního týmu</w:t>
            </w:r>
            <w:r w:rsidR="00F802F3">
              <w:rPr>
                <w:rFonts w:asciiTheme="minorHAnsi" w:hAnsiTheme="minorHAnsi" w:cstheme="minorHAnsi"/>
                <w:sz w:val="22"/>
                <w:szCs w:val="22"/>
              </w:rPr>
              <w:t xml:space="preserve">, který </w:t>
            </w:r>
            <w:r w:rsidR="00E2649D">
              <w:rPr>
                <w:rFonts w:asciiTheme="minorHAnsi" w:hAnsiTheme="minorHAnsi" w:cstheme="minorHAnsi"/>
                <w:sz w:val="22"/>
                <w:szCs w:val="22"/>
              </w:rPr>
              <w:t xml:space="preserve">se na </w:t>
            </w:r>
            <w:r w:rsidR="00F802F3">
              <w:rPr>
                <w:rFonts w:asciiTheme="minorHAnsi" w:hAnsiTheme="minorHAnsi" w:cstheme="minorHAnsi"/>
                <w:sz w:val="22"/>
                <w:szCs w:val="22"/>
              </w:rPr>
              <w:t>referenční zakáz</w:t>
            </w:r>
            <w:r w:rsidR="00E2649D">
              <w:rPr>
                <w:rFonts w:asciiTheme="minorHAnsi" w:hAnsiTheme="minorHAnsi" w:cstheme="minorHAnsi"/>
                <w:sz w:val="22"/>
                <w:szCs w:val="22"/>
              </w:rPr>
              <w:t>ce podílel</w:t>
            </w:r>
          </w:p>
        </w:tc>
        <w:tc>
          <w:tcPr>
            <w:tcW w:w="4961" w:type="dxa"/>
            <w:vAlign w:val="center"/>
          </w:tcPr>
          <w:p w14:paraId="0846C8FA" w14:textId="22ABC80A" w:rsidR="00777B3E" w:rsidRPr="00F9446E" w:rsidRDefault="00777B3E" w:rsidP="0055688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</w:t>
            </w:r>
            <w:r w:rsidR="005B61A7" w:rsidRPr="003B271F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Projektový manažer – vedoucí týmu / </w:t>
            </w:r>
            <w:r w:rsidR="008C07B0" w:rsidRPr="003B271F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Specialista backoffice / </w:t>
            </w:r>
            <w:r w:rsidR="008D447D" w:rsidRPr="003B271F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Specialista palubních systémů</w:t>
            </w: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]</w:t>
            </w:r>
          </w:p>
        </w:tc>
      </w:tr>
      <w:tr w:rsidR="006E61F7" w:rsidRPr="00F9446E" w14:paraId="3EED132C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72B66CF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2713D55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73AE0142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8055647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6FCBACB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1AA88B5D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57328E6" w14:textId="7924BBD4" w:rsidR="006E61F7" w:rsidRPr="00F9446E" w:rsidRDefault="006E61F7" w:rsidP="00CF0F8D">
            <w:pPr>
              <w:pStyle w:val="Odstavecseseznamem"/>
              <w:numPr>
                <w:ilvl w:val="0"/>
                <w:numId w:val="30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2097"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5DF4FD5C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20B18E7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4EF73990" w14:textId="77777777" w:rsidR="006E61F7" w:rsidRPr="00F9446E" w:rsidRDefault="006E61F7" w:rsidP="006E61F7">
            <w:pPr>
              <w:pStyle w:val="Odstavecseseznamem"/>
              <w:numPr>
                <w:ilvl w:val="0"/>
                <w:numId w:val="30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D682DCA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361528F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6B3ADF8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4625E02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3B8603B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4D040D3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2453BCF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6F95B92C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14F75572" w14:textId="05B80E9E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2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E2649D" w:rsidRPr="00F9446E" w14:paraId="1585324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E884A81" w14:textId="25C2A61E" w:rsidR="00E2649D" w:rsidRPr="00F9446E" w:rsidRDefault="00E2649D" w:rsidP="00E264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FCC">
              <w:rPr>
                <w:rFonts w:asciiTheme="minorHAnsi" w:hAnsiTheme="minorHAnsi" w:cstheme="minorHAnsi"/>
                <w:sz w:val="22"/>
                <w:szCs w:val="22"/>
              </w:rPr>
              <w:t>Člen realizačního týmu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který se na referenční zakázce podílel</w:t>
            </w:r>
          </w:p>
        </w:tc>
        <w:tc>
          <w:tcPr>
            <w:tcW w:w="4961" w:type="dxa"/>
            <w:vAlign w:val="center"/>
          </w:tcPr>
          <w:p w14:paraId="3D9EF0B5" w14:textId="376B8DDD" w:rsidR="00E2649D" w:rsidRPr="00F9446E" w:rsidRDefault="00E2649D" w:rsidP="00E2649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</w:pP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</w:t>
            </w:r>
            <w:r w:rsidRPr="00CF2FCC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Projektový manažer – vedoucí týmu / Specialista backoffice / Specialista palubních systémů</w:t>
            </w: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]</w:t>
            </w:r>
          </w:p>
        </w:tc>
      </w:tr>
      <w:tr w:rsidR="006E61F7" w:rsidRPr="00F9446E" w14:paraId="48955629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DEDC71E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05FCA6B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40B8ADC2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241730E6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28BB9E67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2C23F3D6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7EECB3D" w14:textId="427EBED3" w:rsidR="006E61F7" w:rsidRPr="00F9446E" w:rsidRDefault="00EC2097" w:rsidP="006E61F7">
            <w:pPr>
              <w:pStyle w:val="Odstavecseseznamem"/>
              <w:numPr>
                <w:ilvl w:val="0"/>
                <w:numId w:val="31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6EF79BE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13ECC2C1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A4E1E33" w14:textId="77777777" w:rsidR="006E61F7" w:rsidRPr="00F9446E" w:rsidRDefault="006E61F7" w:rsidP="006E61F7">
            <w:pPr>
              <w:pStyle w:val="Odstavecseseznamem"/>
              <w:numPr>
                <w:ilvl w:val="0"/>
                <w:numId w:val="31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21E972FB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551DBEE0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CF82919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574D8CC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0B74F3B6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1306D64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69E1833F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7B121A54" w14:textId="77777777" w:rsidTr="00556886">
        <w:trPr>
          <w:trHeight w:val="397"/>
        </w:trPr>
        <w:tc>
          <w:tcPr>
            <w:tcW w:w="9049" w:type="dxa"/>
            <w:gridSpan w:val="2"/>
            <w:vAlign w:val="center"/>
          </w:tcPr>
          <w:p w14:paraId="1400BAFC" w14:textId="330FE3ED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Zkušenost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č. </w:t>
            </w:r>
            <w:r w:rsidR="005D3F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E61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 účely hodnocení</w:t>
            </w:r>
          </w:p>
        </w:tc>
      </w:tr>
      <w:tr w:rsidR="00E2649D" w:rsidRPr="00F9446E" w14:paraId="4FD21B3D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5F5D5D92" w14:textId="39376DB2" w:rsidR="00E2649D" w:rsidRPr="00F9446E" w:rsidRDefault="00E2649D" w:rsidP="00E264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FCC">
              <w:rPr>
                <w:rFonts w:asciiTheme="minorHAnsi" w:hAnsiTheme="minorHAnsi" w:cstheme="minorHAnsi"/>
                <w:sz w:val="22"/>
                <w:szCs w:val="22"/>
              </w:rPr>
              <w:t>Člen realizačního týmu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který se na referenční zakázce podílel</w:t>
            </w:r>
          </w:p>
        </w:tc>
        <w:tc>
          <w:tcPr>
            <w:tcW w:w="4961" w:type="dxa"/>
            <w:vAlign w:val="center"/>
          </w:tcPr>
          <w:p w14:paraId="1BDB86E1" w14:textId="1E782979" w:rsidR="00E2649D" w:rsidRPr="00F9446E" w:rsidRDefault="00E2649D" w:rsidP="00E2649D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</w:pP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</w:t>
            </w:r>
            <w:r w:rsidRPr="00CF2FCC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Projektový manažer – vedoucí týmu / Specialista backoffice / Specialista palubních systémů</w:t>
            </w:r>
            <w:r w:rsidRPr="008D447D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]</w:t>
            </w:r>
          </w:p>
        </w:tc>
      </w:tr>
      <w:tr w:rsidR="006E61F7" w:rsidRPr="00F9446E" w14:paraId="0665576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0088FEFB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Objednatel </w:t>
            </w:r>
          </w:p>
        </w:tc>
        <w:tc>
          <w:tcPr>
            <w:tcW w:w="4961" w:type="dxa"/>
            <w:vAlign w:val="center"/>
          </w:tcPr>
          <w:p w14:paraId="22AA9D68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059B8323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78D7E239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Bližší specifikace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referenční zakázky</w:t>
            </w:r>
          </w:p>
        </w:tc>
        <w:tc>
          <w:tcPr>
            <w:tcW w:w="4961" w:type="dxa"/>
            <w:vAlign w:val="center"/>
          </w:tcPr>
          <w:p w14:paraId="0D0EA34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4A66C197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3A02981A" w14:textId="1DAF9BA5" w:rsidR="006E61F7" w:rsidRPr="00F9446E" w:rsidRDefault="00EC2097" w:rsidP="005D3F80">
            <w:pPr>
              <w:pStyle w:val="Odstavecseseznamem"/>
              <w:numPr>
                <w:ilvl w:val="0"/>
                <w:numId w:val="32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předmětem plnění byl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C2097">
              <w:rPr>
                <w:rFonts w:asciiTheme="minorHAnsi" w:hAnsiTheme="minorHAnsi" w:cstheme="minorHAnsi"/>
                <w:sz w:val="22"/>
                <w:szCs w:val="22"/>
              </w:rPr>
              <w:t>implementace, instalace nebo správa telematických systémů pro veřejnou dopravu, kdy aplikovaný SW musel mít udělenou certifikaci IT&amp;PT</w:t>
            </w:r>
          </w:p>
        </w:tc>
        <w:tc>
          <w:tcPr>
            <w:tcW w:w="4961" w:type="dxa"/>
            <w:vAlign w:val="center"/>
          </w:tcPr>
          <w:p w14:paraId="1091F4BD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ANO x NE</w:t>
            </w:r>
          </w:p>
        </w:tc>
      </w:tr>
      <w:tr w:rsidR="006E61F7" w:rsidRPr="00F9446E" w14:paraId="6640F5BF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31D89E8" w14:textId="77777777" w:rsidR="006E61F7" w:rsidRPr="00F9446E" w:rsidRDefault="006E61F7" w:rsidP="006E61F7">
            <w:pPr>
              <w:pStyle w:val="Odstavecseseznamem"/>
              <w:numPr>
                <w:ilvl w:val="0"/>
                <w:numId w:val="32"/>
              </w:numPr>
              <w:ind w:left="4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 xml:space="preserve">Doba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poskytnutí referenční zakázky</w:t>
            </w:r>
          </w:p>
        </w:tc>
        <w:tc>
          <w:tcPr>
            <w:tcW w:w="4961" w:type="dxa"/>
            <w:vAlign w:val="center"/>
          </w:tcPr>
          <w:p w14:paraId="7F407121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od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 xml:space="preserve"> </w:t>
            </w:r>
            <w:r w:rsidRPr="00F944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  <w:tr w:rsidR="006E61F7" w:rsidRPr="00F9446E" w14:paraId="0CEA6FE7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65209CD7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67D1">
              <w:rPr>
                <w:rFonts w:asciiTheme="minorHAnsi" w:hAnsiTheme="minorHAnsi" w:cstheme="minorHAnsi"/>
                <w:sz w:val="22"/>
                <w:szCs w:val="22"/>
              </w:rPr>
              <w:t>Finanční objem referenční zakázky</w:t>
            </w:r>
          </w:p>
        </w:tc>
        <w:tc>
          <w:tcPr>
            <w:tcW w:w="4961" w:type="dxa"/>
            <w:vAlign w:val="center"/>
          </w:tcPr>
          <w:p w14:paraId="2F2DD8FF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 xml:space="preserve">[●] </w:t>
            </w: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Kč bez DPH</w:t>
            </w:r>
          </w:p>
        </w:tc>
      </w:tr>
      <w:tr w:rsidR="006E61F7" w:rsidRPr="00F9446E" w14:paraId="4C28737A" w14:textId="77777777" w:rsidTr="00556886">
        <w:trPr>
          <w:trHeight w:val="397"/>
        </w:trPr>
        <w:tc>
          <w:tcPr>
            <w:tcW w:w="4088" w:type="dxa"/>
            <w:vAlign w:val="center"/>
          </w:tcPr>
          <w:p w14:paraId="18D3AC6A" w14:textId="77777777" w:rsidR="006E61F7" w:rsidRPr="00F9446E" w:rsidRDefault="006E61F7" w:rsidP="00556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446E">
              <w:rPr>
                <w:rFonts w:asciiTheme="minorHAnsi" w:hAnsiTheme="minorHAnsi" w:cstheme="minorHAnsi"/>
                <w:sz w:val="22"/>
                <w:szCs w:val="22"/>
              </w:rPr>
              <w:t>Kontaktní osoba objednatele (jméno a příjmení, tel. a e-mail):</w:t>
            </w:r>
          </w:p>
        </w:tc>
        <w:tc>
          <w:tcPr>
            <w:tcW w:w="4961" w:type="dxa"/>
            <w:vAlign w:val="center"/>
          </w:tcPr>
          <w:p w14:paraId="0B8A1A87" w14:textId="77777777" w:rsidR="006E61F7" w:rsidRPr="00F9446E" w:rsidRDefault="006E61F7" w:rsidP="00556886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9446E">
              <w:rPr>
                <w:rFonts w:asciiTheme="minorHAnsi" w:hAnsiTheme="minorHAnsi" w:cstheme="minorHAnsi"/>
                <w:bCs/>
                <w:noProof/>
                <w:sz w:val="22"/>
                <w:szCs w:val="22"/>
                <w:highlight w:val="yellow"/>
              </w:rPr>
              <w:t>[●]</w:t>
            </w:r>
          </w:p>
        </w:tc>
      </w:tr>
    </w:tbl>
    <w:p w14:paraId="499A668D" w14:textId="77777777" w:rsidR="006E61F7" w:rsidRDefault="006E61F7" w:rsidP="00452842">
      <w:pPr>
        <w:pStyle w:val="Zkladntext2"/>
        <w:spacing w:after="0"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7AC96EC8" w14:textId="525EB6A8" w:rsidR="006B1EA0" w:rsidRPr="005D3F80" w:rsidRDefault="006B1EA0" w:rsidP="006B1EA0">
      <w:pPr>
        <w:pStyle w:val="Zkladntext2"/>
        <w:spacing w:after="0" w:line="240" w:lineRule="auto"/>
        <w:rPr>
          <w:rFonts w:asciiTheme="minorHAnsi" w:hAnsiTheme="minorHAnsi" w:cstheme="minorHAnsi"/>
          <w:bCs/>
          <w:noProof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 xml:space="preserve">V </w:t>
      </w: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  <w:r w:rsidRPr="00F9446E">
        <w:rPr>
          <w:rFonts w:asciiTheme="minorHAnsi" w:hAnsiTheme="minorHAnsi" w:cstheme="minorHAnsi"/>
          <w:bCs/>
          <w:noProof/>
          <w:sz w:val="22"/>
          <w:szCs w:val="22"/>
        </w:rPr>
        <w:t xml:space="preserve"> dne </w:t>
      </w: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p w14:paraId="7BA61657" w14:textId="77777777" w:rsidR="00EC2097" w:rsidRDefault="00EC2097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6D93EDD7" w14:textId="77777777" w:rsidR="00EC2097" w:rsidRDefault="00EC2097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113C546B" w14:textId="2DB400EA" w:rsidR="005D3F80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F9446E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„podpis osoby oprávněné za účastníka“</w:t>
      </w:r>
    </w:p>
    <w:p w14:paraId="07344AEC" w14:textId="003F235D" w:rsidR="006B1EA0" w:rsidRPr="00F9446E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sz w:val="22"/>
          <w:szCs w:val="22"/>
        </w:rPr>
        <w:t>___________________</w:t>
      </w:r>
    </w:p>
    <w:p w14:paraId="7C2AF23C" w14:textId="77777777" w:rsidR="006B1EA0" w:rsidRPr="00F9446E" w:rsidRDefault="006B1EA0" w:rsidP="006B1EA0">
      <w:pPr>
        <w:pStyle w:val="Zkladntext2"/>
        <w:spacing w:after="0" w:line="240" w:lineRule="auto"/>
        <w:jc w:val="right"/>
        <w:rPr>
          <w:rFonts w:asciiTheme="minorHAnsi" w:hAnsiTheme="minorHAnsi" w:cstheme="minorHAnsi"/>
          <w:bCs/>
          <w:noProof/>
          <w:sz w:val="22"/>
          <w:szCs w:val="22"/>
        </w:rPr>
      </w:pP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p w14:paraId="6F17CB25" w14:textId="7965AA80" w:rsidR="00664D3B" w:rsidRPr="00F9446E" w:rsidRDefault="006B1EA0" w:rsidP="005D3F80">
      <w:pPr>
        <w:pStyle w:val="Zkladntext2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9446E">
        <w:rPr>
          <w:rFonts w:asciiTheme="minorHAnsi" w:hAnsiTheme="minorHAnsi" w:cstheme="minorHAnsi"/>
          <w:bCs/>
          <w:noProof/>
          <w:sz w:val="22"/>
          <w:szCs w:val="22"/>
          <w:highlight w:val="yellow"/>
        </w:rPr>
        <w:t>[●]</w:t>
      </w:r>
    </w:p>
    <w:sectPr w:rsidR="00664D3B" w:rsidRPr="00F9446E" w:rsidSect="00774DBF">
      <w:headerReference w:type="default" r:id="rId7"/>
      <w:headerReference w:type="first" r:id="rId8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50CC4" w14:textId="77777777" w:rsidR="003C7860" w:rsidRDefault="003C7860" w:rsidP="00CB5688">
      <w:r>
        <w:separator/>
      </w:r>
    </w:p>
  </w:endnote>
  <w:endnote w:type="continuationSeparator" w:id="0">
    <w:p w14:paraId="6B3F3F77" w14:textId="77777777" w:rsidR="003C7860" w:rsidRDefault="003C786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08384" w14:textId="77777777" w:rsidR="003C7860" w:rsidRDefault="003C7860" w:rsidP="00CB5688">
      <w:r>
        <w:separator/>
      </w:r>
    </w:p>
  </w:footnote>
  <w:footnote w:type="continuationSeparator" w:id="0">
    <w:p w14:paraId="4B8782CB" w14:textId="77777777" w:rsidR="003C7860" w:rsidRDefault="003C786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8CC2F" w14:textId="4884AAF3" w:rsidR="00CB5688" w:rsidRPr="00774DBF" w:rsidRDefault="00316964" w:rsidP="00774DBF">
    <w:pPr>
      <w:pStyle w:val="Zhlav"/>
    </w:pPr>
    <w:r w:rsidRPr="00774DBF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997E0" w14:textId="0857BA94" w:rsidR="00774DBF" w:rsidRPr="00774DBF" w:rsidRDefault="00774DBF" w:rsidP="00774DBF">
    <w:pPr>
      <w:pStyle w:val="Zhlav"/>
      <w:tabs>
        <w:tab w:val="clear" w:pos="4536"/>
      </w:tabs>
      <w:rPr>
        <w:i/>
      </w:rPr>
    </w:pPr>
    <w:r w:rsidRPr="005D5482">
      <w:rPr>
        <w:noProof/>
      </w:rPr>
      <w:drawing>
        <wp:anchor distT="0" distB="0" distL="114300" distR="114300" simplePos="0" relativeHeight="251658240" behindDoc="0" locked="0" layoutInCell="1" allowOverlap="1" wp14:anchorId="02ED53F8" wp14:editId="35295CF6">
          <wp:simplePos x="0" y="0"/>
          <wp:positionH relativeFrom="column">
            <wp:posOffset>4147820</wp:posOffset>
          </wp:positionH>
          <wp:positionV relativeFrom="paragraph">
            <wp:posOffset>-297815</wp:posOffset>
          </wp:positionV>
          <wp:extent cx="1695450" cy="871220"/>
          <wp:effectExtent l="0" t="0" r="0" b="5080"/>
          <wp:wrapTopAndBottom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6332B">
      <w:rPr>
        <w:i/>
      </w:rPr>
      <w:t xml:space="preserve">Příloha č. </w:t>
    </w:r>
    <w:r>
      <w:rPr>
        <w:i/>
      </w:rPr>
      <w:t>5</w:t>
    </w:r>
    <w:r w:rsidRPr="0046332B">
      <w:rPr>
        <w:i/>
      </w:rPr>
      <w:t xml:space="preserve"> zadávací dokumentace – Seznam </w:t>
    </w:r>
    <w:r>
      <w:rPr>
        <w:i/>
      </w:rPr>
      <w:t>realizačního týmu</w:t>
    </w:r>
    <w:r w:rsidRPr="0046332B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7F3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84ABE"/>
    <w:multiLevelType w:val="hybridMultilevel"/>
    <w:tmpl w:val="33826C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F27E0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4206B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504AF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7527"/>
    <w:multiLevelType w:val="hybridMultilevel"/>
    <w:tmpl w:val="379014A0"/>
    <w:lvl w:ilvl="0" w:tplc="6C04625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5235A"/>
    <w:multiLevelType w:val="hybridMultilevel"/>
    <w:tmpl w:val="AE0ECCC8"/>
    <w:lvl w:ilvl="0" w:tplc="AA5642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2175D"/>
    <w:multiLevelType w:val="hybridMultilevel"/>
    <w:tmpl w:val="33826C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C7832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80D64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946F9"/>
    <w:multiLevelType w:val="hybridMultilevel"/>
    <w:tmpl w:val="75CC7D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334CE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97E09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F3C"/>
    <w:multiLevelType w:val="hybridMultilevel"/>
    <w:tmpl w:val="1534CF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D3AC1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D0133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87A6E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36997"/>
    <w:multiLevelType w:val="hybridMultilevel"/>
    <w:tmpl w:val="1534CF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31286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D639A"/>
    <w:multiLevelType w:val="hybridMultilevel"/>
    <w:tmpl w:val="B712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B5E93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0604B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6304C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306202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F21BE"/>
    <w:multiLevelType w:val="hybridMultilevel"/>
    <w:tmpl w:val="92486D2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17483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D158A"/>
    <w:multiLevelType w:val="hybridMultilevel"/>
    <w:tmpl w:val="92486D2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3412B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B1DE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8F34FFD"/>
    <w:multiLevelType w:val="hybridMultilevel"/>
    <w:tmpl w:val="F65AA0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575BA7"/>
    <w:multiLevelType w:val="hybridMultilevel"/>
    <w:tmpl w:val="75CC7D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91794">
    <w:abstractNumId w:val="23"/>
  </w:num>
  <w:num w:numId="2" w16cid:durableId="1218738465">
    <w:abstractNumId w:val="10"/>
  </w:num>
  <w:num w:numId="3" w16cid:durableId="865606716">
    <w:abstractNumId w:val="4"/>
  </w:num>
  <w:num w:numId="4" w16cid:durableId="453793481">
    <w:abstractNumId w:val="26"/>
  </w:num>
  <w:num w:numId="5" w16cid:durableId="1985817433">
    <w:abstractNumId w:val="31"/>
  </w:num>
  <w:num w:numId="6" w16cid:durableId="1464927860">
    <w:abstractNumId w:val="6"/>
  </w:num>
  <w:num w:numId="7" w16cid:durableId="212230034">
    <w:abstractNumId w:val="0"/>
  </w:num>
  <w:num w:numId="8" w16cid:durableId="1442603623">
    <w:abstractNumId w:val="14"/>
  </w:num>
  <w:num w:numId="9" w16cid:durableId="185992170">
    <w:abstractNumId w:val="8"/>
  </w:num>
  <w:num w:numId="10" w16cid:durableId="829053850">
    <w:abstractNumId w:val="16"/>
  </w:num>
  <w:num w:numId="11" w16cid:durableId="729622566">
    <w:abstractNumId w:val="17"/>
  </w:num>
  <w:num w:numId="12" w16cid:durableId="1507667047">
    <w:abstractNumId w:val="29"/>
  </w:num>
  <w:num w:numId="13" w16cid:durableId="688410417">
    <w:abstractNumId w:val="27"/>
  </w:num>
  <w:num w:numId="14" w16cid:durableId="1220358755">
    <w:abstractNumId w:val="25"/>
  </w:num>
  <w:num w:numId="15" w16cid:durableId="1660768422">
    <w:abstractNumId w:val="18"/>
  </w:num>
  <w:num w:numId="16" w16cid:durableId="1536507594">
    <w:abstractNumId w:val="11"/>
  </w:num>
  <w:num w:numId="17" w16cid:durableId="751582424">
    <w:abstractNumId w:val="15"/>
  </w:num>
  <w:num w:numId="18" w16cid:durableId="761340311">
    <w:abstractNumId w:val="1"/>
  </w:num>
  <w:num w:numId="19" w16cid:durableId="1050350191">
    <w:abstractNumId w:val="28"/>
  </w:num>
  <w:num w:numId="20" w16cid:durableId="731391149">
    <w:abstractNumId w:val="12"/>
  </w:num>
  <w:num w:numId="21" w16cid:durableId="1637183230">
    <w:abstractNumId w:val="9"/>
  </w:num>
  <w:num w:numId="22" w16cid:durableId="1424188199">
    <w:abstractNumId w:val="7"/>
  </w:num>
  <w:num w:numId="23" w16cid:durableId="84040799">
    <w:abstractNumId w:val="19"/>
  </w:num>
  <w:num w:numId="24" w16cid:durableId="495848168">
    <w:abstractNumId w:val="22"/>
  </w:num>
  <w:num w:numId="25" w16cid:durableId="1694575048">
    <w:abstractNumId w:val="5"/>
  </w:num>
  <w:num w:numId="26" w16cid:durableId="826748985">
    <w:abstractNumId w:val="13"/>
  </w:num>
  <w:num w:numId="27" w16cid:durableId="622735369">
    <w:abstractNumId w:val="30"/>
  </w:num>
  <w:num w:numId="28" w16cid:durableId="2110469699">
    <w:abstractNumId w:val="20"/>
  </w:num>
  <w:num w:numId="29" w16cid:durableId="1595937434">
    <w:abstractNumId w:val="21"/>
  </w:num>
  <w:num w:numId="30" w16cid:durableId="1566183869">
    <w:abstractNumId w:val="3"/>
  </w:num>
  <w:num w:numId="31" w16cid:durableId="1813056282">
    <w:abstractNumId w:val="2"/>
  </w:num>
  <w:num w:numId="32" w16cid:durableId="7529701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155FC"/>
    <w:rsid w:val="00063446"/>
    <w:rsid w:val="000737BB"/>
    <w:rsid w:val="00080079"/>
    <w:rsid w:val="000C3542"/>
    <w:rsid w:val="000E1539"/>
    <w:rsid w:val="0010043D"/>
    <w:rsid w:val="00103B57"/>
    <w:rsid w:val="001139A8"/>
    <w:rsid w:val="0011622F"/>
    <w:rsid w:val="00120792"/>
    <w:rsid w:val="001338B3"/>
    <w:rsid w:val="001502A5"/>
    <w:rsid w:val="00151494"/>
    <w:rsid w:val="00163A37"/>
    <w:rsid w:val="00163C9A"/>
    <w:rsid w:val="00165590"/>
    <w:rsid w:val="001727F8"/>
    <w:rsid w:val="00175634"/>
    <w:rsid w:val="00180D2D"/>
    <w:rsid w:val="0019528B"/>
    <w:rsid w:val="001E31A3"/>
    <w:rsid w:val="001F5C61"/>
    <w:rsid w:val="00222A08"/>
    <w:rsid w:val="002549FC"/>
    <w:rsid w:val="00255910"/>
    <w:rsid w:val="002628AB"/>
    <w:rsid w:val="00262CA9"/>
    <w:rsid w:val="00283F26"/>
    <w:rsid w:val="00286B77"/>
    <w:rsid w:val="00287E9A"/>
    <w:rsid w:val="00294B4C"/>
    <w:rsid w:val="002D22A8"/>
    <w:rsid w:val="002D7570"/>
    <w:rsid w:val="002E2E10"/>
    <w:rsid w:val="003120F3"/>
    <w:rsid w:val="003159A6"/>
    <w:rsid w:val="00316964"/>
    <w:rsid w:val="00317EAC"/>
    <w:rsid w:val="00344C9D"/>
    <w:rsid w:val="003519B4"/>
    <w:rsid w:val="00391968"/>
    <w:rsid w:val="00392D5E"/>
    <w:rsid w:val="003B271F"/>
    <w:rsid w:val="003C4ED1"/>
    <w:rsid w:val="003C7860"/>
    <w:rsid w:val="003D2090"/>
    <w:rsid w:val="003D517F"/>
    <w:rsid w:val="003F3141"/>
    <w:rsid w:val="004022F9"/>
    <w:rsid w:val="004024DD"/>
    <w:rsid w:val="00415A50"/>
    <w:rsid w:val="00452842"/>
    <w:rsid w:val="00462AA1"/>
    <w:rsid w:val="00475EAB"/>
    <w:rsid w:val="00486083"/>
    <w:rsid w:val="00490A8C"/>
    <w:rsid w:val="00492A7B"/>
    <w:rsid w:val="00493E34"/>
    <w:rsid w:val="00496527"/>
    <w:rsid w:val="004C7654"/>
    <w:rsid w:val="004C7943"/>
    <w:rsid w:val="00511B4D"/>
    <w:rsid w:val="005558CC"/>
    <w:rsid w:val="00576FEF"/>
    <w:rsid w:val="00581FD7"/>
    <w:rsid w:val="00590B98"/>
    <w:rsid w:val="005A0382"/>
    <w:rsid w:val="005A6E68"/>
    <w:rsid w:val="005A7579"/>
    <w:rsid w:val="005A7E84"/>
    <w:rsid w:val="005B61A7"/>
    <w:rsid w:val="005C10AB"/>
    <w:rsid w:val="005C3260"/>
    <w:rsid w:val="005D3F80"/>
    <w:rsid w:val="00627402"/>
    <w:rsid w:val="006339B0"/>
    <w:rsid w:val="00664D3B"/>
    <w:rsid w:val="006731E3"/>
    <w:rsid w:val="006A30A5"/>
    <w:rsid w:val="006B1EA0"/>
    <w:rsid w:val="006C407F"/>
    <w:rsid w:val="006D52B4"/>
    <w:rsid w:val="006E34C7"/>
    <w:rsid w:val="006E61F7"/>
    <w:rsid w:val="007006E3"/>
    <w:rsid w:val="00715C07"/>
    <w:rsid w:val="007220B5"/>
    <w:rsid w:val="007246D4"/>
    <w:rsid w:val="00725596"/>
    <w:rsid w:val="00727D57"/>
    <w:rsid w:val="00743F72"/>
    <w:rsid w:val="007548C9"/>
    <w:rsid w:val="007667D1"/>
    <w:rsid w:val="00774DBF"/>
    <w:rsid w:val="00777B3E"/>
    <w:rsid w:val="007A3B10"/>
    <w:rsid w:val="007C61A2"/>
    <w:rsid w:val="007C6A26"/>
    <w:rsid w:val="00802ABA"/>
    <w:rsid w:val="008163BE"/>
    <w:rsid w:val="008346C5"/>
    <w:rsid w:val="0084023A"/>
    <w:rsid w:val="00852BA1"/>
    <w:rsid w:val="008724E6"/>
    <w:rsid w:val="008911CC"/>
    <w:rsid w:val="008A7FAC"/>
    <w:rsid w:val="008C07B0"/>
    <w:rsid w:val="008D29FD"/>
    <w:rsid w:val="008D447D"/>
    <w:rsid w:val="008E6B8C"/>
    <w:rsid w:val="00900371"/>
    <w:rsid w:val="00901168"/>
    <w:rsid w:val="00905B7F"/>
    <w:rsid w:val="0092130C"/>
    <w:rsid w:val="0092758B"/>
    <w:rsid w:val="00961408"/>
    <w:rsid w:val="00963651"/>
    <w:rsid w:val="0096670D"/>
    <w:rsid w:val="00970D92"/>
    <w:rsid w:val="009837EB"/>
    <w:rsid w:val="00984E1D"/>
    <w:rsid w:val="00984FF4"/>
    <w:rsid w:val="009A4F4E"/>
    <w:rsid w:val="009B68D2"/>
    <w:rsid w:val="009B78FF"/>
    <w:rsid w:val="009C62DD"/>
    <w:rsid w:val="009C76A6"/>
    <w:rsid w:val="009D7CDE"/>
    <w:rsid w:val="00A042BA"/>
    <w:rsid w:val="00A2338C"/>
    <w:rsid w:val="00A3641E"/>
    <w:rsid w:val="00A454B7"/>
    <w:rsid w:val="00A71902"/>
    <w:rsid w:val="00A72E14"/>
    <w:rsid w:val="00A74883"/>
    <w:rsid w:val="00A8007F"/>
    <w:rsid w:val="00A93348"/>
    <w:rsid w:val="00AB0B89"/>
    <w:rsid w:val="00AE0DBC"/>
    <w:rsid w:val="00AE3CB0"/>
    <w:rsid w:val="00B00C90"/>
    <w:rsid w:val="00B07D63"/>
    <w:rsid w:val="00B1246A"/>
    <w:rsid w:val="00B35B9D"/>
    <w:rsid w:val="00B44BBC"/>
    <w:rsid w:val="00B477D8"/>
    <w:rsid w:val="00B70365"/>
    <w:rsid w:val="00B738F0"/>
    <w:rsid w:val="00BE4727"/>
    <w:rsid w:val="00BE515C"/>
    <w:rsid w:val="00C646B6"/>
    <w:rsid w:val="00C720D2"/>
    <w:rsid w:val="00C91BA8"/>
    <w:rsid w:val="00CA48D8"/>
    <w:rsid w:val="00CB5688"/>
    <w:rsid w:val="00CC13AE"/>
    <w:rsid w:val="00CF0F8D"/>
    <w:rsid w:val="00D078E6"/>
    <w:rsid w:val="00D2329B"/>
    <w:rsid w:val="00D603E2"/>
    <w:rsid w:val="00D73D2E"/>
    <w:rsid w:val="00D7462E"/>
    <w:rsid w:val="00D944E6"/>
    <w:rsid w:val="00DA26C9"/>
    <w:rsid w:val="00DA5AFE"/>
    <w:rsid w:val="00DD245C"/>
    <w:rsid w:val="00E2603E"/>
    <w:rsid w:val="00E260C4"/>
    <w:rsid w:val="00E2649D"/>
    <w:rsid w:val="00E31B1E"/>
    <w:rsid w:val="00EC2097"/>
    <w:rsid w:val="00EC4C26"/>
    <w:rsid w:val="00EF3255"/>
    <w:rsid w:val="00F21521"/>
    <w:rsid w:val="00F23B50"/>
    <w:rsid w:val="00F42841"/>
    <w:rsid w:val="00F43768"/>
    <w:rsid w:val="00F56E08"/>
    <w:rsid w:val="00F63B40"/>
    <w:rsid w:val="00F657A1"/>
    <w:rsid w:val="00F802F3"/>
    <w:rsid w:val="00F83BA1"/>
    <w:rsid w:val="00F9446E"/>
    <w:rsid w:val="00FA1F90"/>
    <w:rsid w:val="00FA591E"/>
    <w:rsid w:val="00FA76A5"/>
    <w:rsid w:val="00FE6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A9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Bullet Number,lp1,lp11,List Paragraph11,Bullet 1,Use Case List Paragraph,List Paragraph1,Odstavec se seznamem a odrážkou,A-Odrážky1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Bullet Number Char,lp1 Char,lp11 Char,List Paragraph11 Char,Bullet 1 Char,List Paragraph1 Char"/>
    <w:basedOn w:val="Standardnpsmoodstavce"/>
    <w:link w:val="Odstavecseseznamem"/>
    <w:uiPriority w:val="34"/>
    <w:qFormat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2D7570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2D757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B738F0"/>
    <w:pPr>
      <w:jc w:val="left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">
    <w:name w:val="Tab. vlevo."/>
    <w:basedOn w:val="Normln"/>
    <w:link w:val="TabvlevoChar"/>
    <w:uiPriority w:val="16"/>
    <w:qFormat/>
    <w:rsid w:val="00B738F0"/>
    <w:pPr>
      <w:spacing w:before="60" w:after="60" w:line="276" w:lineRule="auto"/>
    </w:pPr>
    <w:rPr>
      <w:rFonts w:eastAsiaTheme="minorHAnsi" w:cstheme="minorBidi"/>
      <w:szCs w:val="22"/>
      <w:lang w:eastAsia="en-US"/>
    </w:rPr>
  </w:style>
  <w:style w:type="character" w:customStyle="1" w:styleId="TabvlevoChar">
    <w:name w:val="Tab. vlevo. Char"/>
    <w:basedOn w:val="Standardnpsmoodstavce"/>
    <w:link w:val="Tabvlevo"/>
    <w:uiPriority w:val="16"/>
    <w:rsid w:val="00B738F0"/>
    <w:rPr>
      <w:rFonts w:ascii="Times New Roman" w:hAnsi="Times New Roman"/>
      <w:sz w:val="24"/>
    </w:rPr>
  </w:style>
  <w:style w:type="paragraph" w:customStyle="1" w:styleId="Tabstedtu">
    <w:name w:val="Tab. střed tuč."/>
    <w:basedOn w:val="Normln"/>
    <w:link w:val="TabstedtuChar"/>
    <w:uiPriority w:val="18"/>
    <w:qFormat/>
    <w:rsid w:val="00B738F0"/>
    <w:pPr>
      <w:keepNext/>
      <w:spacing w:before="60" w:after="60" w:line="276" w:lineRule="auto"/>
      <w:jc w:val="center"/>
    </w:pPr>
    <w:rPr>
      <w:rFonts w:eastAsiaTheme="minorHAnsi" w:cstheme="minorBidi"/>
      <w:b/>
      <w:bCs/>
      <w:szCs w:val="22"/>
      <w:lang w:eastAsia="en-US"/>
    </w:rPr>
  </w:style>
  <w:style w:type="character" w:customStyle="1" w:styleId="TabstedtuChar">
    <w:name w:val="Tab. střed tuč. Char"/>
    <w:basedOn w:val="Standardnpsmoodstavce"/>
    <w:link w:val="Tabstedtu"/>
    <w:uiPriority w:val="18"/>
    <w:rsid w:val="00B738F0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1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2025-11-10T13:16:00Z</dcterms:created>
  <dcterms:modified xsi:type="dcterms:W3CDTF">2025-12-03T09:52:00Z</dcterms:modified>
</cp:coreProperties>
</file>